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Bc. Jaroslavem Lemperou</w:t>
      </w:r>
      <w:r>
        <w:rPr>
          <w:szCs w:val="22"/>
        </w:rPr>
        <w:t>, místostarostou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Josef Dvořák,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bookmarkStart w:id="0" w:name="__DdeLink__10130_267773317"/>
      <w:r>
        <w:rPr>
          <w:b/>
          <w:sz w:val="22"/>
          <w:szCs w:val="22"/>
        </w:rPr>
        <w:t xml:space="preserve">„Ulice </w:t>
      </w:r>
      <w:r>
        <w:rPr>
          <w:b/>
          <w:bCs/>
          <w:color w:val="000000"/>
          <w:sz w:val="22"/>
          <w:szCs w:val="22"/>
          <w:u w:val="single"/>
          <w:shd w:fill="FFFFFF" w:val="clear"/>
        </w:rPr>
        <w:t>Brněnská</w:t>
      </w:r>
      <w:ins w:id="0" w:author="Dvořák Josef" w:date="2025-11-19T12:34:00Z">
        <w:r>
          <w:rPr>
            <w:b/>
            <w:bCs/>
            <w:color w:val="000000"/>
            <w:sz w:val="22"/>
            <w:szCs w:val="22"/>
            <w:u w:val="single"/>
            <w:shd w:fill="FFFFFF" w:val="clear"/>
          </w:rPr>
          <w:t xml:space="preserve"> </w:t>
        </w:r>
      </w:ins>
      <w:r>
        <w:rPr>
          <w:b/>
          <w:bCs/>
          <w:color w:val="000000"/>
          <w:sz w:val="22"/>
          <w:szCs w:val="22"/>
          <w:u w:val="single"/>
          <w:shd w:fill="FFFFFF" w:val="clear"/>
        </w:rPr>
        <w:t>-</w:t>
      </w:r>
      <w:ins w:id="1" w:author="Dvořák Josef" w:date="2025-11-19T12:34:00Z">
        <w:r>
          <w:rPr>
            <w:b/>
            <w:bCs/>
            <w:color w:val="000000"/>
            <w:sz w:val="22"/>
            <w:szCs w:val="22"/>
            <w:u w:val="single"/>
            <w:shd w:fill="FFFFFF" w:val="clear"/>
          </w:rPr>
          <w:t xml:space="preserve"> </w:t>
        </w:r>
      </w:ins>
      <w:r>
        <w:rPr>
          <w:b/>
          <w:bCs/>
          <w:color w:val="000000"/>
          <w:sz w:val="22"/>
          <w:szCs w:val="22"/>
          <w:u w:val="single"/>
          <w:shd w:fill="FFFFFF" w:val="clear"/>
        </w:rPr>
        <w:t>parkoviště</w:t>
      </w:r>
      <w:r>
        <w:rPr>
          <w:b/>
          <w:sz w:val="22"/>
          <w:szCs w:val="22"/>
        </w:rPr>
        <w:t>“,</w:t>
      </w:r>
      <w:r>
        <w:rPr>
          <w:rFonts w:cs="Arial"/>
          <w:b/>
          <w:sz w:val="22"/>
          <w:szCs w:val="22"/>
        </w:rPr>
        <w:t xml:space="preserve"> </w:t>
      </w:r>
      <w:r>
        <w:rPr>
          <w:sz w:val="22"/>
          <w:szCs w:val="22"/>
        </w:rPr>
        <w:t xml:space="preserve"> </w:t>
      </w:r>
      <w:bookmarkEnd w:id="0"/>
      <w:r>
        <w:rPr>
          <w:sz w:val="22"/>
          <w:szCs w:val="22"/>
        </w:rPr>
        <w:t>(dále jen „stavba“), kterou objednatel realizuje</w:t>
      </w:r>
      <w:r>
        <w:rPr>
          <w:b/>
          <w:sz w:val="22"/>
          <w:szCs w:val="22"/>
        </w:rPr>
        <w:t xml:space="preserve"> </w:t>
      </w:r>
      <w:r>
        <w:rPr>
          <w:sz w:val="22"/>
          <w:szCs w:val="22"/>
        </w:rPr>
        <w:t xml:space="preserve">podle projektové dokumentace stavby pro provádění stavby </w:t>
      </w:r>
      <w:r>
        <w:rPr>
          <w:b/>
          <w:sz w:val="22"/>
          <w:szCs w:val="22"/>
        </w:rPr>
        <w:t xml:space="preserve">„Ulice </w:t>
      </w:r>
      <w:r>
        <w:rPr>
          <w:b/>
          <w:bCs/>
          <w:color w:val="000000"/>
          <w:sz w:val="22"/>
          <w:szCs w:val="22"/>
          <w:u w:val="single"/>
          <w:shd w:fill="FFFFFF" w:val="clear"/>
        </w:rPr>
        <w:t>Brněnská - parkoviště</w:t>
      </w:r>
      <w:r>
        <w:rPr>
          <w:b/>
          <w:sz w:val="22"/>
          <w:szCs w:val="22"/>
        </w:rPr>
        <w:t>“,</w:t>
      </w:r>
      <w:r>
        <w:rPr>
          <w:rFonts w:cs="Arial"/>
          <w:b/>
          <w:sz w:val="22"/>
          <w:szCs w:val="22"/>
        </w:rPr>
        <w:t xml:space="preserve"> </w:t>
      </w:r>
      <w:r>
        <w:rPr>
          <w:sz w:val="22"/>
          <w:szCs w:val="22"/>
        </w:rPr>
        <w:t xml:space="preserve"> </w:t>
      </w:r>
      <w:r>
        <w:rPr>
          <w:rFonts w:cs="Arial"/>
          <w:b/>
          <w:sz w:val="22"/>
          <w:szCs w:val="22"/>
        </w:rPr>
        <w:t xml:space="preserve"> </w:t>
      </w:r>
      <w:r>
        <w:rPr>
          <w:sz w:val="22"/>
          <w:szCs w:val="22"/>
        </w:rPr>
        <w:t xml:space="preserve"> </w:t>
      </w:r>
      <w:r>
        <w:rPr>
          <w:rFonts w:cs="Arial"/>
          <w:sz w:val="22"/>
          <w:szCs w:val="22"/>
        </w:rPr>
        <w:t xml:space="preserve"> </w:t>
      </w:r>
      <w:r>
        <w:rPr>
          <w:sz w:val="22"/>
          <w:szCs w:val="22"/>
        </w:rPr>
        <w:t xml:space="preserve"> vypracovanou fy ENVIGEST PRO s.r.o., Masarykova 305, 592 31 Nové Město na Moravě v 12/2025 pod zak. č. 25P13, včetně</w:t>
      </w:r>
      <w:bookmarkStart w:id="1" w:name="_GoBack"/>
      <w:bookmarkEnd w:id="1"/>
      <w:r>
        <w:rPr>
          <w:sz w:val="22"/>
          <w:szCs w:val="22"/>
        </w:rPr>
        <w:t xml:space="preserve"> její dokladové části (dále také jen „projektová dokumentace“ nebo „PD“).</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nejdříve  16.03.2026</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dokončení stavby:   </w:t>
        <w:tab/>
        <w:t>nejpozději do  15.06.2026</w:t>
      </w:r>
    </w:p>
    <w:p>
      <w:pPr>
        <w:pStyle w:val="Tlotextu"/>
        <w:ind w:left="72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ceně bude připočteno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sz w:val="22"/>
          <w:szCs w:val="22"/>
        </w:rPr>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 xml:space="preserve">Tato smlouva je uzavřena v souladu s usnesením Rady města Nové Město na Moravě přijatým na její </w:t>
      </w:r>
      <w:r>
        <w:rPr>
          <w:sz w:val="22"/>
          <w:szCs w:val="22"/>
        </w:rPr>
        <w:t>10</w:t>
      </w:r>
      <w:r>
        <w:rPr>
          <w:sz w:val="22"/>
          <w:szCs w:val="22"/>
        </w:rPr>
        <w:t xml:space="preserve">. schůzi dne </w:t>
      </w:r>
      <w:r>
        <w:rPr>
          <w:sz w:val="22"/>
          <w:szCs w:val="22"/>
        </w:rPr>
        <w:t>15.5.2023</w:t>
      </w:r>
      <w:r>
        <w:rPr>
          <w:sz w:val="22"/>
          <w:szCs w:val="22"/>
        </w:rPr>
        <w:t xml:space="preserve"> pod bodem </w:t>
      </w:r>
      <w:r>
        <w:rPr>
          <w:sz w:val="22"/>
          <w:szCs w:val="22"/>
        </w:rPr>
        <w:t>31</w:t>
      </w:r>
      <w:r>
        <w:rPr>
          <w:sz w:val="22"/>
          <w:szCs w:val="22"/>
        </w:rPr>
        <w:t xml:space="preserve"> /</w:t>
      </w:r>
      <w:r>
        <w:rPr>
          <w:sz w:val="22"/>
          <w:szCs w:val="22"/>
        </w:rPr>
        <w:t>10/</w:t>
      </w:r>
      <w:r>
        <w:rPr>
          <w:sz w:val="22"/>
          <w:szCs w:val="22"/>
        </w:rPr>
        <w:t>RM/202</w:t>
      </w:r>
      <w:r>
        <w:rPr>
          <w:sz w:val="22"/>
          <w:szCs w:val="22"/>
        </w:rPr>
        <w:t>3</w:t>
      </w:r>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pPr>
      <w:r>
        <w:rPr>
          <w:sz w:val="22"/>
          <w:szCs w:val="22"/>
        </w:rPr>
        <w:t>Tato smlouva pozbývá platnosti a účinnosti, pokud stavba nebude zahájena do 31.12.202</w:t>
      </w:r>
      <w:r>
        <w:rPr>
          <w:sz w:val="22"/>
          <w:szCs w:val="22"/>
        </w:rPr>
        <w:t>7</w:t>
      </w:r>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Bc. Jaroslav lempera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místostarosta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01-04T08:11: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01-04T08:12: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01-04T08:35: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p>
      <w:r>
        <w:rPr>
          <w:rFonts w:ascii="Liberation Serif" w:hAnsi="Liberation Serif" w:eastAsia="Segoe UI" w:cs="Tahoma"/>
          <w:lang w:val="en-US" w:eastAsia="en-US" w:bidi="en-US"/>
        </w:rPr>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9319379"/>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40"/>
  <w:revisionView w:insDel="0" w:formatting="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customStyle="1">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zCs w:val="20"/>
      <w:lang w:eastAsia="cs-CZ"/>
      <w14:shadow w14:blurRad="50800" w14:dist="38100" w14:dir="2700000" w14:sx="100000" w14:sy="100000" w14:kx="0" w14:ky="0" w14:algn="tl">
        <w14:srgbClr w14:val="000000">
          <w14:alpha w14:val="60000"/>
        </w14:srgbClr>
      </w14:shadow>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customStyle="1">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E66F3-D5BF-49F5-A323-338ADF594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Application>LibreOffice/7.2.7.2$Windows_X86_64 LibreOffice_project/8d71d29d553c0f7dcbfa38fbfda25ee34cce99a2</Application>
  <AppVersion>15.0000</AppVersion>
  <DocSecurity>0</DocSecurity>
  <Pages>5</Pages>
  <Words>1836</Words>
  <Characters>10766</Characters>
  <CharactersWithSpaces>12598</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2025-11-18T14:14:00Z</dcterms:created>
  <dc:creator>Ing. Petr Vrbka</dc:creator>
  <dc:description/>
  <dc:language>cs-CZ</dc:language>
  <cp:lastModifiedBy/>
  <cp:lastPrinted>2017-11-29T12:01:00Z</cp:lastPrinted>
  <dcterms:modified xsi:type="dcterms:W3CDTF">2025-12-10T09:21:12Z</dcterms:modified>
  <cp:revision>8</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